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896037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857634" cy="809738"/>
            <wp:effectExtent l="0" t="0" r="9525" b="9525"/>
            <wp:docPr id="63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044FD8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037" w:rsidRPr="00896037" w:rsidRDefault="00896037" w:rsidP="00896037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89603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從學堂到臨床承醫護使命　</w:t>
      </w:r>
      <w:proofErr w:type="gramStart"/>
      <w:r w:rsidRPr="0089603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</w:t>
      </w:r>
      <w:proofErr w:type="gramEnd"/>
      <w:r w:rsidRPr="0089603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舉行</w:t>
      </w:r>
      <w:proofErr w:type="gramStart"/>
      <w:r w:rsidRPr="0089603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授袍授</w:t>
      </w:r>
      <w:proofErr w:type="gramEnd"/>
      <w:r w:rsidRPr="00896037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證典禮</w:t>
      </w:r>
    </w:p>
    <w:p w:rsidR="00896037" w:rsidRPr="00896037" w:rsidRDefault="00896037" w:rsidP="00896037">
      <w:pPr>
        <w:widowControl/>
        <w:shd w:val="clear" w:color="auto" w:fill="FFFFFF"/>
        <w:rPr>
          <w:ins w:id="0" w:author="Unknown"/>
          <w:rFonts w:ascii="Segoe UI" w:eastAsia="新細明體" w:hAnsi="Segoe UI" w:cs="Segoe UI" w:hint="eastAsia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2025-05-15 18:26</w:t>
      </w:r>
      <w:bookmarkStart w:id="1" w:name="_GoBack"/>
      <w:bookmarkEnd w:id="1"/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 wp14:anchorId="31D99360" wp14:editId="106C8219">
            <wp:extent cx="5422496" cy="4495800"/>
            <wp:effectExtent l="0" t="0" r="6985" b="0"/>
            <wp:docPr id="64" name="圖片 64" descr="https://focusnews.com.tw/wp-content/uploads/2025/05/%E5%9C%96%E4%B8%89-4-723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news.com.tw/wp-content/uploads/2025/05/%E5%9C%96%E4%B8%89-4-723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67" cy="450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加袍授證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秉持初心發揮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專業技能，共同守護國人健康。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醫學檢驗生物技術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系加袍授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證儀式由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技科學會承辦，在中正堂舉行，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醫技科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一至四年級生、家長、師長等近五百人參加，場面隆重。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技系曹德安主任表示，儀式由師長為三年級同學披上白袍、為四年級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生別上授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證徽章，是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曹德安指出，參加披白袍儀式的有九十二位三年級生，九十五位四年級生參與授證，這項傳統儀式旨在讓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醫技科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學生懷抱自我認同及守護國人健康之榮譽感，盼在往後的日子全力以赴，承接身為精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準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醫療人員所賦予的使命感。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物理治療系於護理大樓舉辦「物理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治療系授證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典禮」，約二百五十名師生參加，除授證儀式外還邀請學長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姊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分享臨床經歷、實習見聞及注意事項，鼓勵及祝福即將實習的學弟妹，善加發揮師長教導的專業技能，造福病人。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物理治療系陳姝希主任表示，授證是讓即將實習的大三生接受隆重的傳統儀式，象徵已完成階段性學業的里程碑，也延續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物治系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的傳統，同時安排大一、大二學生表演節目，歡送學長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姊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到實習場域，創造輝煌。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inline distT="0" distB="0" distL="0" distR="0" wp14:anchorId="02F7A118" wp14:editId="1BE5AA3E">
            <wp:extent cx="5324475" cy="3993356"/>
            <wp:effectExtent l="0" t="0" r="0" b="7620"/>
            <wp:docPr id="65" name="圖片 65" descr="https://focusnews.com.tw/wp-content/uploads/2025/05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996" cy="399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護理學院林佑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樺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準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健康產業，培育專業人才都是當務之急，且是重中之重。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高齡及長期照護事業系程紋貞主任說，該系獲教育部補助建置「高齡全程照顧人才培育中心」，以及「精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準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健康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產業跨域人才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培育計畫」，去年更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獲衛福部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補助辦理首例「</w:t>
      </w:r>
      <w:proofErr w:type="gramStart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住宿式長照</w:t>
      </w:r>
      <w:proofErr w:type="gramEnd"/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機構與產學合作國際專班」，首批越南學生完成授證後將於明年投入我國長照產業。</w:t>
      </w:r>
    </w:p>
    <w:p w:rsidR="00896037" w:rsidRPr="00896037" w:rsidRDefault="00896037" w:rsidP="00896037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896037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896037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8960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BD4" w:rsidRDefault="00211BD4" w:rsidP="005663D1">
      <w:r>
        <w:separator/>
      </w:r>
    </w:p>
  </w:endnote>
  <w:endnote w:type="continuationSeparator" w:id="0">
    <w:p w:rsidR="00211BD4" w:rsidRDefault="00211BD4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BD4" w:rsidRDefault="00211BD4" w:rsidP="005663D1">
      <w:r>
        <w:separator/>
      </w:r>
    </w:p>
  </w:footnote>
  <w:footnote w:type="continuationSeparator" w:id="0">
    <w:p w:rsidR="00211BD4" w:rsidRDefault="00211BD4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0D0E56"/>
    <w:rsid w:val="0010235B"/>
    <w:rsid w:val="00103775"/>
    <w:rsid w:val="00145562"/>
    <w:rsid w:val="0016197D"/>
    <w:rsid w:val="001D5680"/>
    <w:rsid w:val="00211BD4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603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BE4713"/>
    <w:rsid w:val="00C42170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768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53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1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1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78625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7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8205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5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65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86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2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2904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271495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2815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60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00907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011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16755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5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8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77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44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4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81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022976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94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788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8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8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68242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24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2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4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10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6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1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2025-10-29T07:31:00Z</dcterms:created>
  <dcterms:modified xsi:type="dcterms:W3CDTF">2025-10-29T07:32:00Z</dcterms:modified>
</cp:coreProperties>
</file>